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29FC8" w14:textId="77777777" w:rsidR="000C3EA5" w:rsidRDefault="000C3EA5" w:rsidP="00B0455F"/>
    <w:p w14:paraId="614884C9" w14:textId="77777777" w:rsidR="00B0455F" w:rsidRDefault="00B0455F" w:rsidP="00B0455F"/>
    <w:p w14:paraId="361AF7A6" w14:textId="17CB5A3B" w:rsidR="00B0455F" w:rsidRDefault="00B0455F" w:rsidP="00B0455F"/>
    <w:p w14:paraId="6F514D9E" w14:textId="77777777" w:rsidR="0089277C" w:rsidRDefault="0089277C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7B1042" w14:paraId="5200D918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B72F9" w14:textId="2DD6F029" w:rsidR="00D0162B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</w:t>
            </w:r>
          </w:p>
          <w:p w14:paraId="3D9681DD" w14:textId="1A6263A8" w:rsidR="00B0455F" w:rsidRPr="007B1042" w:rsidRDefault="00D0162B" w:rsidP="005023A5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 w:rsidRPr="007B1042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iPad, WLAN, Beamer (Drahtlosverbindung), </w:t>
            </w:r>
            <w:r w:rsidR="009E5509" w:rsidRPr="007B1042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Apps (z.B. </w:t>
            </w:r>
            <w:r w:rsidR="009E5509" w:rsidRPr="00F92F68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Pages </w:t>
            </w:r>
            <w:r w:rsidR="00B84B79" w:rsidRPr="00415296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oder Book</w:t>
            </w:r>
            <w:r w:rsidR="009E5509" w:rsidRPr="007B1042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Creator)</w:t>
            </w:r>
            <w:r w:rsidR="007B1042" w:rsidRPr="007B1042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, Arbeitsb</w:t>
            </w:r>
            <w:r w:rsidR="007B1042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lätter</w:t>
            </w:r>
          </w:p>
        </w:tc>
      </w:tr>
      <w:tr w:rsidR="00B0455F" w:rsidRPr="007B1042" w14:paraId="4D486F34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55772" w14:textId="77777777" w:rsidR="00B0455F" w:rsidRPr="007B1042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14:paraId="0FFDA0A3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EFFF8" w14:textId="77777777"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EC460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09DAB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</w:p>
        </w:tc>
      </w:tr>
      <w:tr w:rsidR="00B0455F" w:rsidRPr="008D002F" w14:paraId="19BBA30F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835D4" w14:textId="5421B446" w:rsidR="00B0455F" w:rsidRPr="008D002F" w:rsidRDefault="007B1042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C0DBC2B" wp14:editId="6FB67DD7">
                  <wp:extent cx="527685" cy="549372"/>
                  <wp:effectExtent l="0" t="0" r="5715" b="3175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Grafik 2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9457" cy="5512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85CED" w14:textId="5E1391E0" w:rsidR="009E5509" w:rsidRDefault="009E5509" w:rsidP="009E5509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Lehrkraft präsentiert den Brief, in dem die vier Freunde als Sieger der </w:t>
            </w:r>
            <w:r w:rsidR="007B1042">
              <w:rPr>
                <w:rFonts w:cs="Arial"/>
                <w:sz w:val="22"/>
                <w:szCs w:val="22"/>
              </w:rPr>
              <w:t xml:space="preserve">Scavenger Hunt </w:t>
            </w:r>
            <w:r w:rsidR="00306595">
              <w:rPr>
                <w:rFonts w:cs="Arial"/>
                <w:sz w:val="22"/>
                <w:szCs w:val="22"/>
              </w:rPr>
              <w:t>und der Reise nach Nordirland benannt</w:t>
            </w:r>
            <w:r>
              <w:rPr>
                <w:rFonts w:cs="Arial"/>
                <w:sz w:val="22"/>
                <w:szCs w:val="22"/>
              </w:rPr>
              <w:t xml:space="preserve"> werden und liest </w:t>
            </w:r>
            <w:r w:rsidR="00306595">
              <w:rPr>
                <w:rFonts w:cs="Arial"/>
                <w:sz w:val="22"/>
                <w:szCs w:val="22"/>
              </w:rPr>
              <w:t>diesen</w:t>
            </w:r>
            <w:r>
              <w:rPr>
                <w:rFonts w:cs="Arial"/>
                <w:sz w:val="22"/>
                <w:szCs w:val="22"/>
              </w:rPr>
              <w:t xml:space="preserve"> gemeinsam mit der Klasse. </w:t>
            </w:r>
          </w:p>
          <w:p w14:paraId="2BE3EF70" w14:textId="0760660A" w:rsidR="00DF5E36" w:rsidRPr="008D002F" w:rsidRDefault="00DF5E36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AB5EA" w14:textId="261B5C1B" w:rsidR="007B5D89" w:rsidRDefault="009E5509" w:rsidP="00890945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Brief</w:t>
            </w:r>
          </w:p>
          <w:p w14:paraId="02A94E5B" w14:textId="2BDC390F" w:rsidR="00D04D4E" w:rsidRDefault="00D04D4E" w:rsidP="00890945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40F10ECC" w14:textId="77777777" w:rsidR="00EB4A7D" w:rsidRDefault="00EB4A7D" w:rsidP="00890945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50035503" w14:textId="77777777" w:rsidR="00EB4A7D" w:rsidRDefault="00EB4A7D" w:rsidP="00890945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1D668138" w14:textId="77777777" w:rsidR="00EB4A7D" w:rsidRDefault="00EB4A7D" w:rsidP="00890945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62655322" w14:textId="007805E8" w:rsidR="00EB4A7D" w:rsidRPr="008D002F" w:rsidRDefault="00EB4A7D" w:rsidP="009E5509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32913" w14:textId="1575D0BA" w:rsidR="00B0455F" w:rsidRPr="008D002F" w:rsidRDefault="007265A2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</w:t>
            </w:r>
            <w:r w:rsidR="002B4488"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  <w:tr w:rsidR="00B0455F" w:rsidRPr="008D002F" w14:paraId="557B8AA7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B322B" w14:textId="57E75D5E" w:rsidR="00B0455F" w:rsidRPr="008D002F" w:rsidRDefault="007B1042" w:rsidP="007D71D9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1F5C426" wp14:editId="305F62A7">
                  <wp:extent cx="571903" cy="466725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fik 14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365" cy="4703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7AB89" w14:textId="180110F7" w:rsidR="0065265C" w:rsidRPr="008D002F" w:rsidRDefault="009E5509" w:rsidP="00EB4A7D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Anschließend klärt die Lehrkraft </w:t>
            </w:r>
            <w:r w:rsidR="00306595">
              <w:rPr>
                <w:rFonts w:cs="Arial"/>
                <w:sz w:val="22"/>
                <w:szCs w:val="22"/>
              </w:rPr>
              <w:t xml:space="preserve">eventuelle </w:t>
            </w:r>
            <w:r>
              <w:rPr>
                <w:rFonts w:cs="Arial"/>
                <w:sz w:val="22"/>
                <w:szCs w:val="22"/>
              </w:rPr>
              <w:t>unbekannte Vokabeln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C7A3E" w14:textId="085E604C" w:rsidR="002F1667" w:rsidRPr="00890945" w:rsidRDefault="007D71D9" w:rsidP="0089094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</w:t>
            </w:r>
            <w:r w:rsidR="008345BE">
              <w:rPr>
                <w:rFonts w:cs="Arial"/>
                <w:sz w:val="22"/>
                <w:szCs w:val="22"/>
              </w:rPr>
              <w:t xml:space="preserve">vent. </w:t>
            </w:r>
            <w:r w:rsidR="007B1042">
              <w:rPr>
                <w:rFonts w:cs="Arial"/>
                <w:sz w:val="22"/>
                <w:szCs w:val="22"/>
              </w:rPr>
              <w:t>u</w:t>
            </w:r>
            <w:r w:rsidR="008345BE">
              <w:rPr>
                <w:rFonts w:cs="Arial"/>
                <w:sz w:val="22"/>
                <w:szCs w:val="22"/>
              </w:rPr>
              <w:t>nbekannte Vokabeln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A5D55" w14:textId="330551E5" w:rsidR="00B0455F" w:rsidRPr="008D002F" w:rsidRDefault="00F921CB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</w:t>
            </w:r>
            <w:r w:rsidR="002B4488"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  <w:tr w:rsidR="0089277C" w:rsidRPr="008D002F" w14:paraId="5B754A26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0921E" w14:textId="45017A68" w:rsidR="0089277C" w:rsidRDefault="0089277C" w:rsidP="00260E1B">
            <w:pPr>
              <w:rPr>
                <w:rFonts w:cs="Arial"/>
                <w:noProof/>
                <w:sz w:val="22"/>
                <w:szCs w:val="22"/>
              </w:rPr>
            </w:pPr>
          </w:p>
          <w:p w14:paraId="1E5DA3E0" w14:textId="77777777" w:rsidR="007D71D9" w:rsidRDefault="007D71D9" w:rsidP="00260E1B">
            <w:pPr>
              <w:rPr>
                <w:rFonts w:cs="Arial"/>
                <w:noProof/>
                <w:sz w:val="22"/>
                <w:szCs w:val="22"/>
              </w:rPr>
            </w:pPr>
          </w:p>
          <w:p w14:paraId="12F876CA" w14:textId="77777777" w:rsidR="007D71D9" w:rsidRDefault="007D71D9" w:rsidP="00260E1B">
            <w:pPr>
              <w:rPr>
                <w:rFonts w:cs="Arial"/>
                <w:noProof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8BB425D" wp14:editId="62EDA02E">
                  <wp:extent cx="457500" cy="3600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5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C619D0" w14:textId="77777777" w:rsidR="007D71D9" w:rsidRDefault="007D71D9" w:rsidP="00260E1B">
            <w:pPr>
              <w:rPr>
                <w:rFonts w:cs="Arial"/>
                <w:noProof/>
                <w:sz w:val="22"/>
                <w:szCs w:val="22"/>
              </w:rPr>
            </w:pPr>
          </w:p>
          <w:p w14:paraId="16D4E83C" w14:textId="60F1F162" w:rsidR="007D71D9" w:rsidRDefault="007D71D9" w:rsidP="00260E1B">
            <w:pPr>
              <w:rPr>
                <w:rFonts w:cs="Arial"/>
                <w:noProof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00332" w14:textId="0F144827" w:rsidR="00007A34" w:rsidRDefault="008345BE" w:rsidP="009E5509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Nun</w:t>
            </w:r>
            <w:r w:rsidR="009E5509">
              <w:rPr>
                <w:rFonts w:cs="Arial"/>
                <w:sz w:val="22"/>
                <w:szCs w:val="22"/>
              </w:rPr>
              <w:t xml:space="preserve"> e</w:t>
            </w:r>
            <w:r>
              <w:rPr>
                <w:rFonts w:cs="Arial"/>
                <w:sz w:val="22"/>
                <w:szCs w:val="22"/>
              </w:rPr>
              <w:t>rläuter</w:t>
            </w:r>
            <w:r w:rsidR="009E5509">
              <w:rPr>
                <w:rFonts w:cs="Arial"/>
                <w:sz w:val="22"/>
                <w:szCs w:val="22"/>
              </w:rPr>
              <w:t xml:space="preserve">t die Lehrkraft </w:t>
            </w:r>
            <w:r w:rsidR="00306595">
              <w:rPr>
                <w:rFonts w:cs="Arial"/>
                <w:sz w:val="22"/>
                <w:szCs w:val="22"/>
              </w:rPr>
              <w:t>den SuS</w:t>
            </w:r>
            <w:r w:rsidR="00C67A71">
              <w:rPr>
                <w:rFonts w:cs="Arial"/>
                <w:sz w:val="22"/>
                <w:szCs w:val="22"/>
              </w:rPr>
              <w:t xml:space="preserve"> mittels der weiteren Texte</w:t>
            </w:r>
            <w:r w:rsidR="00306595">
              <w:rPr>
                <w:rFonts w:cs="Arial"/>
                <w:sz w:val="22"/>
                <w:szCs w:val="22"/>
              </w:rPr>
              <w:t xml:space="preserve"> </w:t>
            </w:r>
            <w:r w:rsidR="009E5509">
              <w:rPr>
                <w:rFonts w:cs="Arial"/>
                <w:sz w:val="22"/>
                <w:szCs w:val="22"/>
              </w:rPr>
              <w:t>das weitere Vorgehen</w:t>
            </w:r>
            <w:r w:rsidR="00306595">
              <w:rPr>
                <w:rFonts w:cs="Arial"/>
                <w:sz w:val="22"/>
                <w:szCs w:val="22"/>
              </w:rPr>
              <w:t xml:space="preserve"> </w:t>
            </w:r>
            <w:r w:rsidR="00007A34">
              <w:rPr>
                <w:rFonts w:cs="Arial"/>
                <w:sz w:val="22"/>
                <w:szCs w:val="22"/>
              </w:rPr>
              <w:t>und die Vorgaben</w:t>
            </w:r>
            <w:r w:rsidR="00C67A71">
              <w:rPr>
                <w:rFonts w:cs="Arial"/>
                <w:sz w:val="22"/>
                <w:szCs w:val="22"/>
              </w:rPr>
              <w:t xml:space="preserve"> (vgl. Guidelines)</w:t>
            </w:r>
            <w:r w:rsidR="00007A34">
              <w:rPr>
                <w:rFonts w:cs="Arial"/>
                <w:sz w:val="22"/>
                <w:szCs w:val="22"/>
              </w:rPr>
              <w:t xml:space="preserve"> für die Erstellung einer Planung eines </w:t>
            </w:r>
            <w:r>
              <w:rPr>
                <w:rFonts w:cs="Arial"/>
                <w:sz w:val="22"/>
                <w:szCs w:val="22"/>
              </w:rPr>
              <w:t xml:space="preserve">langen </w:t>
            </w:r>
            <w:r w:rsidR="00007A34">
              <w:rPr>
                <w:rFonts w:cs="Arial"/>
                <w:sz w:val="22"/>
                <w:szCs w:val="22"/>
              </w:rPr>
              <w:t xml:space="preserve">Wochenendes in Belfast. </w:t>
            </w:r>
            <w:r w:rsidR="007D71D9">
              <w:rPr>
                <w:rFonts w:cs="Arial"/>
                <w:sz w:val="22"/>
                <w:szCs w:val="22"/>
              </w:rPr>
              <w:t xml:space="preserve">Dabei lesen SuS und LuL den Text gemeinsam und markieren </w:t>
            </w:r>
            <w:r w:rsidR="007D71D9" w:rsidRPr="0011270C">
              <w:rPr>
                <w:rFonts w:cs="Arial"/>
                <w:sz w:val="22"/>
                <w:szCs w:val="22"/>
              </w:rPr>
              <w:t xml:space="preserve">die </w:t>
            </w:r>
            <w:r w:rsidR="006B24F5" w:rsidRPr="0011270C">
              <w:rPr>
                <w:rFonts w:cs="Arial"/>
                <w:sz w:val="22"/>
                <w:szCs w:val="22"/>
              </w:rPr>
              <w:t>Keywords</w:t>
            </w:r>
            <w:r w:rsidR="007D71D9" w:rsidRPr="0011270C">
              <w:rPr>
                <w:rFonts w:cs="Arial"/>
                <w:sz w:val="22"/>
                <w:szCs w:val="22"/>
              </w:rPr>
              <w:t xml:space="preserve">, die für </w:t>
            </w:r>
            <w:r w:rsidR="007D71D9">
              <w:rPr>
                <w:rFonts w:cs="Arial"/>
                <w:sz w:val="22"/>
                <w:szCs w:val="22"/>
              </w:rPr>
              <w:t>die Planung wichtig sind.</w:t>
            </w:r>
          </w:p>
          <w:p w14:paraId="2E9B9179" w14:textId="2EBC8F88" w:rsidR="00306595" w:rsidRDefault="00306595" w:rsidP="00C67A71">
            <w:pPr>
              <w:rPr>
                <w:rFonts w:cs="Arial"/>
                <w:sz w:val="22"/>
                <w:szCs w:val="22"/>
              </w:rPr>
            </w:pPr>
          </w:p>
          <w:p w14:paraId="2E81BB8F" w14:textId="059DF497" w:rsidR="00306595" w:rsidRDefault="00306595" w:rsidP="009E5509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Ebenso weist die Lehrkraft die SuS darauf hin, dass eine Hilfestellung für die </w:t>
            </w:r>
            <w:r w:rsidR="008345BE">
              <w:rPr>
                <w:rFonts w:cs="Arial"/>
                <w:sz w:val="22"/>
                <w:szCs w:val="22"/>
              </w:rPr>
              <w:t xml:space="preserve">Erstellung </w:t>
            </w:r>
            <w:r w:rsidR="00106793">
              <w:rPr>
                <w:rFonts w:cs="Arial"/>
                <w:sz w:val="22"/>
                <w:szCs w:val="22"/>
              </w:rPr>
              <w:t>gegeben ist.</w:t>
            </w:r>
          </w:p>
          <w:p w14:paraId="551E8DA7" w14:textId="77777777" w:rsidR="008345BE" w:rsidRDefault="008345BE" w:rsidP="009E5509">
            <w:pPr>
              <w:rPr>
                <w:rFonts w:cs="Arial"/>
                <w:sz w:val="22"/>
                <w:szCs w:val="22"/>
              </w:rPr>
            </w:pPr>
          </w:p>
          <w:p w14:paraId="00DE0CC2" w14:textId="50E5DCEC" w:rsidR="00B95F58" w:rsidRPr="0089277C" w:rsidRDefault="00306595" w:rsidP="0089277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Außerdem klärt die Lehrkraft eventuell</w:t>
            </w:r>
            <w:r w:rsidR="007D71D9">
              <w:rPr>
                <w:rFonts w:cs="Arial"/>
                <w:sz w:val="22"/>
                <w:szCs w:val="22"/>
              </w:rPr>
              <w:t xml:space="preserve"> unbekannte </w:t>
            </w:r>
            <w:r w:rsidR="00C67A71">
              <w:rPr>
                <w:rFonts w:cs="Arial"/>
                <w:sz w:val="22"/>
                <w:szCs w:val="22"/>
              </w:rPr>
              <w:t>Vokabeln.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5B83C" w14:textId="77777777" w:rsidR="0089277C" w:rsidRDefault="007D71D9" w:rsidP="0089094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Arbeitsblätter</w:t>
            </w:r>
          </w:p>
          <w:p w14:paraId="619C227A" w14:textId="3FDDF986" w:rsidR="00D04D4E" w:rsidRPr="00890945" w:rsidRDefault="00D04D4E" w:rsidP="0089094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Tablets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37E69" w14:textId="66445FCF" w:rsidR="0089277C" w:rsidRDefault="00DE293B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  <w:r w:rsidR="00F921CB">
              <w:rPr>
                <w:rFonts w:cs="Arial"/>
                <w:sz w:val="22"/>
                <w:szCs w:val="22"/>
              </w:rPr>
              <w:t>0</w:t>
            </w:r>
            <w:r w:rsidR="008345BE">
              <w:rPr>
                <w:rFonts w:cs="Arial"/>
                <w:sz w:val="22"/>
                <w:szCs w:val="22"/>
              </w:rPr>
              <w:t xml:space="preserve"> Min</w:t>
            </w:r>
          </w:p>
        </w:tc>
      </w:tr>
      <w:tr w:rsidR="00364256" w:rsidRPr="008D002F" w14:paraId="3BC21CE7" w14:textId="77777777" w:rsidTr="00364256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20377" w14:textId="77777777" w:rsidR="00364256" w:rsidRDefault="00364256" w:rsidP="00260E1B">
            <w:pPr>
              <w:rPr>
                <w:rFonts w:cs="Arial"/>
                <w:noProof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B91EB" w14:textId="77777777" w:rsidR="00364256" w:rsidRDefault="00364256" w:rsidP="009E5509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9CC38" w14:textId="77777777" w:rsidR="00364256" w:rsidRDefault="00364256" w:rsidP="0089094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C771B" w14:textId="77777777" w:rsidR="00364256" w:rsidRDefault="00364256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260973" w:rsidRPr="008D002F" w14:paraId="7F6D223D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2FD69" w14:textId="4F4E6776" w:rsidR="00EA0616" w:rsidRDefault="007D71D9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DE3EFF7" wp14:editId="7C797EE4">
                  <wp:extent cx="648000" cy="360000"/>
                  <wp:effectExtent l="0" t="0" r="0" b="0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fik 27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9E1313C" w14:textId="77777777" w:rsidR="0089277C" w:rsidRDefault="0089277C" w:rsidP="00260E1B">
            <w:pPr>
              <w:rPr>
                <w:rFonts w:cs="Arial"/>
                <w:sz w:val="22"/>
                <w:szCs w:val="22"/>
              </w:rPr>
            </w:pPr>
          </w:p>
          <w:p w14:paraId="5F408FB1" w14:textId="77777777" w:rsidR="00EA0616" w:rsidRDefault="00EA0616" w:rsidP="00260E1B">
            <w:pPr>
              <w:rPr>
                <w:rFonts w:cs="Arial"/>
                <w:sz w:val="22"/>
                <w:szCs w:val="22"/>
              </w:rPr>
            </w:pPr>
          </w:p>
          <w:p w14:paraId="4AD55E87" w14:textId="242F8CCA" w:rsidR="00260973" w:rsidRPr="008D002F" w:rsidRDefault="00260973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E8100" w14:textId="0BA11C8E" w:rsidR="000F79D5" w:rsidRDefault="008345BE" w:rsidP="007C088D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SuS erstellen mit Hilfe von z.</w:t>
            </w:r>
            <w:r w:rsidR="00F74DE2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B. Pages oder BookCreator eine kriteriengeleitete Planung für ein langes Wochenende in Belfast.</w:t>
            </w:r>
            <w:r w:rsidR="00D567C2">
              <w:rPr>
                <w:rFonts w:cs="Arial"/>
                <w:sz w:val="22"/>
                <w:szCs w:val="22"/>
              </w:rPr>
              <w:t xml:space="preserve"> Währenddessen unterstützt die Lehrkraft die SuS bei möglichen Fragen.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16728" w14:textId="77777777" w:rsidR="00260973" w:rsidRDefault="007D71D9" w:rsidP="000A6E0E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Arbeitsblätter</w:t>
            </w:r>
          </w:p>
          <w:p w14:paraId="4787CE71" w14:textId="571C5E57" w:rsidR="00D04D4E" w:rsidRPr="000F79D5" w:rsidRDefault="00D04D4E" w:rsidP="000A6E0E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Tablets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79F0A" w14:textId="2B1C7003" w:rsidR="00260973" w:rsidRPr="008D002F" w:rsidRDefault="00364256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90</w:t>
            </w:r>
            <w:r w:rsidR="008345BE">
              <w:rPr>
                <w:rFonts w:cs="Arial"/>
                <w:sz w:val="22"/>
                <w:szCs w:val="22"/>
              </w:rPr>
              <w:t xml:space="preserve"> Min</w:t>
            </w:r>
          </w:p>
        </w:tc>
      </w:tr>
      <w:tr w:rsidR="00364256" w:rsidRPr="008D002F" w14:paraId="74181EFC" w14:textId="77777777" w:rsidTr="00364256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47F9D" w14:textId="77777777" w:rsidR="00364256" w:rsidRDefault="00364256" w:rsidP="00260E1B">
            <w:pPr>
              <w:rPr>
                <w:noProof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091F6" w14:textId="77777777" w:rsidR="00364256" w:rsidRDefault="00364256" w:rsidP="007C088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C61CF" w14:textId="77777777" w:rsidR="00364256" w:rsidRDefault="00364256" w:rsidP="000A6E0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11B11" w14:textId="77777777" w:rsidR="00364256" w:rsidRDefault="00364256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B95F58" w:rsidRPr="008D002F" w14:paraId="61473204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8E1DF" w14:textId="2B362246" w:rsidR="00B95F58" w:rsidRDefault="007D71D9" w:rsidP="00260E1B">
            <w:pPr>
              <w:rPr>
                <w:rFonts w:cs="Arial"/>
                <w:noProof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6CD9C70" wp14:editId="2C87D959">
                  <wp:extent cx="428625" cy="446241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Grafik 2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914" cy="450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E6D4D" w14:textId="77777777" w:rsidR="00AF5014" w:rsidRDefault="008345BE" w:rsidP="002F16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Lehrkraft erläutert zunächst </w:t>
            </w:r>
            <w:r w:rsidR="00AF5014">
              <w:rPr>
                <w:rFonts w:cs="Arial"/>
                <w:sz w:val="22"/>
                <w:szCs w:val="22"/>
              </w:rPr>
              <w:t xml:space="preserve">die </w:t>
            </w:r>
            <w:r>
              <w:rPr>
                <w:rFonts w:cs="Arial"/>
                <w:sz w:val="22"/>
                <w:szCs w:val="22"/>
              </w:rPr>
              <w:t>Vorgehensweise und Zielsetzung der Methode „Gallery Walk“</w:t>
            </w:r>
            <w:r w:rsidR="00AF5014">
              <w:rPr>
                <w:rFonts w:cs="Arial"/>
                <w:sz w:val="22"/>
                <w:szCs w:val="22"/>
              </w:rPr>
              <w:t xml:space="preserve">. </w:t>
            </w:r>
          </w:p>
          <w:p w14:paraId="1B764E43" w14:textId="0D70DA88" w:rsidR="00B95F58" w:rsidRDefault="00AF5014" w:rsidP="002F16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Auch erläutert</w:t>
            </w:r>
            <w:r w:rsidR="000A3D98">
              <w:rPr>
                <w:rFonts w:cs="Arial"/>
                <w:sz w:val="22"/>
                <w:szCs w:val="22"/>
              </w:rPr>
              <w:t xml:space="preserve"> sie</w:t>
            </w:r>
            <w:r>
              <w:rPr>
                <w:rFonts w:cs="Arial"/>
                <w:sz w:val="22"/>
                <w:szCs w:val="22"/>
              </w:rPr>
              <w:t xml:space="preserve"> den SuS das Assessment Sheet bzw. den Beobachtungsauftrag.</w:t>
            </w:r>
          </w:p>
          <w:p w14:paraId="1B6E00CE" w14:textId="2BE4D5B4" w:rsidR="00AF5014" w:rsidRDefault="00AF5014" w:rsidP="002F166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19BAD" w14:textId="4CF7AE90" w:rsidR="00B95F58" w:rsidRPr="000F79D5" w:rsidRDefault="007D71D9" w:rsidP="000A6E0E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Arbeitsblätter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A9A2B" w14:textId="77777777" w:rsidR="00B95F58" w:rsidRDefault="002F1476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 Min</w:t>
            </w:r>
          </w:p>
          <w:p w14:paraId="5F83DB50" w14:textId="77777777" w:rsidR="0043315C" w:rsidRPr="0043315C" w:rsidRDefault="0043315C" w:rsidP="0043315C">
            <w:pPr>
              <w:rPr>
                <w:rFonts w:cs="Arial"/>
                <w:sz w:val="22"/>
                <w:szCs w:val="22"/>
              </w:rPr>
            </w:pPr>
          </w:p>
          <w:p w14:paraId="602C1535" w14:textId="77777777" w:rsidR="0043315C" w:rsidRDefault="0043315C" w:rsidP="0043315C">
            <w:pPr>
              <w:rPr>
                <w:rFonts w:cs="Arial"/>
                <w:sz w:val="22"/>
                <w:szCs w:val="22"/>
              </w:rPr>
            </w:pPr>
          </w:p>
          <w:p w14:paraId="325E2892" w14:textId="60816C7E" w:rsidR="0043315C" w:rsidRPr="0043315C" w:rsidRDefault="0043315C" w:rsidP="0043315C">
            <w:pPr>
              <w:rPr>
                <w:rFonts w:cs="Arial"/>
                <w:sz w:val="22"/>
                <w:szCs w:val="22"/>
              </w:rPr>
            </w:pPr>
          </w:p>
        </w:tc>
      </w:tr>
      <w:tr w:rsidR="0043315C" w:rsidRPr="008D002F" w14:paraId="2CF8C893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50E1D" w14:textId="5BA1B2C5" w:rsidR="0043315C" w:rsidRDefault="007D71D9" w:rsidP="00260E1B">
            <w:pPr>
              <w:rPr>
                <w:rFonts w:cs="Arial"/>
                <w:noProof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5540522" wp14:editId="12B92D0D">
                  <wp:extent cx="447675" cy="628465"/>
                  <wp:effectExtent l="0" t="0" r="0" b="635"/>
                  <wp:docPr id="36" name="Grafi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Grafik 36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68" cy="632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B2BF9" w14:textId="6C6E7CA4" w:rsidR="0043315C" w:rsidRDefault="0043315C" w:rsidP="002F16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Anschließend werden die Produkte an unterschiedlichen Stellen </w:t>
            </w:r>
            <w:ins w:id="0" w:author="Humphreys, Annely" w:date="2021-02-07T18:04:00Z">
              <w:r w:rsidR="00623D7C">
                <w:rPr>
                  <w:rFonts w:cs="Arial"/>
                  <w:sz w:val="22"/>
                  <w:szCs w:val="22"/>
                </w:rPr>
                <w:t>(=</w:t>
              </w:r>
            </w:ins>
            <w:r>
              <w:rPr>
                <w:rFonts w:cs="Arial"/>
                <w:sz w:val="22"/>
                <w:szCs w:val="22"/>
              </w:rPr>
              <w:t>„Stände“</w:t>
            </w:r>
            <w:ins w:id="1" w:author="Humphreys, Annely" w:date="2021-02-07T18:04:00Z">
              <w:r w:rsidR="00623D7C">
                <w:rPr>
                  <w:rFonts w:cs="Arial"/>
                  <w:sz w:val="22"/>
                  <w:szCs w:val="22"/>
                </w:rPr>
                <w:t>)</w:t>
              </w:r>
            </w:ins>
            <w:r>
              <w:rPr>
                <w:rFonts w:cs="Arial"/>
                <w:sz w:val="22"/>
                <w:szCs w:val="22"/>
              </w:rPr>
              <w:t xml:space="preserve"> im Klassenzimmer ausgestellt.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2ED8F" w14:textId="385D78AE" w:rsidR="0043315C" w:rsidRPr="000F79D5" w:rsidRDefault="00D04D4E" w:rsidP="000A6E0E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Tablets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07BC3" w14:textId="0C8BB274" w:rsidR="0043315C" w:rsidRDefault="0043315C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 Min</w:t>
            </w:r>
          </w:p>
        </w:tc>
      </w:tr>
      <w:tr w:rsidR="00AF5014" w:rsidRPr="008D002F" w14:paraId="7D4A8964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DB2D9" w14:textId="2806BA65" w:rsidR="00AF5014" w:rsidRDefault="00D04D4E" w:rsidP="00260E1B">
            <w:pPr>
              <w:rPr>
                <w:rFonts w:cs="Arial"/>
                <w:noProof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5297415" wp14:editId="6B64615C">
                  <wp:extent cx="691848" cy="49530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1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960" cy="497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30992" w14:textId="431C5344" w:rsidR="000A3D98" w:rsidRDefault="00106793" w:rsidP="002F16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Lehrkraft bildet Kleingruppen aus „Experten“ von ca. 4-6 Personen, die jeweils </w:t>
            </w:r>
            <w:r w:rsidR="000A3D98">
              <w:rPr>
                <w:rFonts w:cs="Arial"/>
                <w:sz w:val="22"/>
                <w:szCs w:val="22"/>
              </w:rPr>
              <w:t xml:space="preserve">an </w:t>
            </w:r>
            <w:r w:rsidR="007D71D9">
              <w:rPr>
                <w:rFonts w:cs="Arial"/>
                <w:sz w:val="22"/>
                <w:szCs w:val="22"/>
              </w:rPr>
              <w:t>„ihre</w:t>
            </w:r>
            <w:r w:rsidR="00D04D4E">
              <w:rPr>
                <w:rFonts w:cs="Arial"/>
                <w:sz w:val="22"/>
                <w:szCs w:val="22"/>
              </w:rPr>
              <w:t>m</w:t>
            </w:r>
            <w:r w:rsidR="007D71D9">
              <w:rPr>
                <w:rFonts w:cs="Arial"/>
                <w:sz w:val="22"/>
                <w:szCs w:val="22"/>
              </w:rPr>
              <w:t xml:space="preserve">“ </w:t>
            </w:r>
            <w:r w:rsidR="000A3D98">
              <w:rPr>
                <w:rFonts w:cs="Arial"/>
                <w:sz w:val="22"/>
                <w:szCs w:val="22"/>
              </w:rPr>
              <w:t xml:space="preserve">Stand </w:t>
            </w:r>
            <w:r w:rsidR="00D04D4E">
              <w:rPr>
                <w:rFonts w:cs="Arial"/>
                <w:sz w:val="22"/>
                <w:szCs w:val="22"/>
              </w:rPr>
              <w:t>die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="000A3D98">
              <w:rPr>
                <w:rFonts w:cs="Arial"/>
                <w:sz w:val="22"/>
                <w:szCs w:val="22"/>
              </w:rPr>
              <w:t>Planung</w:t>
            </w:r>
            <w:r>
              <w:rPr>
                <w:rFonts w:cs="Arial"/>
                <w:sz w:val="22"/>
                <w:szCs w:val="22"/>
              </w:rPr>
              <w:t xml:space="preserve"> den Mitschülerinnen in ihrer Gruppe vorstellen</w:t>
            </w:r>
            <w:r w:rsidR="000A3D98">
              <w:rPr>
                <w:rFonts w:cs="Arial"/>
                <w:sz w:val="22"/>
                <w:szCs w:val="22"/>
              </w:rPr>
              <w:t xml:space="preserve">. Nach jedem Vortrag erhalten die „Presenters“ aus Ihrer Gruppe ein </w:t>
            </w:r>
            <w:r w:rsidR="00D04D4E">
              <w:rPr>
                <w:rFonts w:cs="Arial"/>
                <w:sz w:val="22"/>
                <w:szCs w:val="22"/>
              </w:rPr>
              <w:t xml:space="preserve">kriteriengeleitetes </w:t>
            </w:r>
            <w:r w:rsidR="000A3D98">
              <w:rPr>
                <w:rFonts w:cs="Arial"/>
                <w:sz w:val="22"/>
                <w:szCs w:val="22"/>
              </w:rPr>
              <w:t>Feedback.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BA6AD" w14:textId="77777777" w:rsidR="00D04D4E" w:rsidRDefault="00D04D4E" w:rsidP="00D04D4E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Tablets</w:t>
            </w:r>
          </w:p>
          <w:p w14:paraId="57734110" w14:textId="77777777" w:rsidR="00D04D4E" w:rsidRDefault="00D04D4E" w:rsidP="00D04D4E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Arbeitsblätter</w:t>
            </w:r>
          </w:p>
          <w:p w14:paraId="5B02FE9A" w14:textId="12C18BC2" w:rsidR="00D04D4E" w:rsidRPr="00D04D4E" w:rsidRDefault="00D04D4E" w:rsidP="00D04D4E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Feedbackbogen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112F0" w14:textId="368770C1" w:rsidR="00AF5014" w:rsidRDefault="0043315C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30 Min</w:t>
            </w:r>
          </w:p>
          <w:p w14:paraId="1CEE4E9C" w14:textId="6A274BBA" w:rsidR="002F1476" w:rsidRPr="002F1476" w:rsidRDefault="002F1476" w:rsidP="002F1476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AF5014" w:rsidRPr="008D002F" w14:paraId="45C21CEF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D479F" w14:textId="69CADBC2" w:rsidR="00AF5014" w:rsidRDefault="00D04D4E" w:rsidP="00260E1B">
            <w:pPr>
              <w:rPr>
                <w:rFonts w:cs="Arial"/>
                <w:noProof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65D850F" wp14:editId="02DAB39E">
                  <wp:extent cx="581025" cy="543296"/>
                  <wp:effectExtent l="0" t="0" r="0" b="9525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Grafik 31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625" cy="544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186C4" w14:textId="0D485AC5" w:rsidR="00D567C2" w:rsidRDefault="00D567C2" w:rsidP="002F16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 einer abschließenden Diskussionsrunde im Plenum erfolgt </w:t>
            </w:r>
            <w:r w:rsidR="00D04D4E">
              <w:rPr>
                <w:rFonts w:cs="Arial"/>
                <w:sz w:val="22"/>
                <w:szCs w:val="22"/>
              </w:rPr>
              <w:t>eine Reflexion, z.B. „Was hat Euch Belfast am besten gefallen?“, „Was hat Euch am meisten Spaß bereitet?“, „Würdet Ihr ein Wochenende in Belfast verbringen wollen?“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BC52E" w14:textId="4EB1925A" w:rsidR="00AF5014" w:rsidRPr="000F79D5" w:rsidRDefault="00AF5014" w:rsidP="000A6E0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81D20" w14:textId="525F45A9" w:rsidR="00AF5014" w:rsidRDefault="0043315C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 Min</w:t>
            </w:r>
          </w:p>
        </w:tc>
      </w:tr>
    </w:tbl>
    <w:p w14:paraId="585BA975" w14:textId="77777777" w:rsidR="00800F77" w:rsidRPr="00BC085C" w:rsidRDefault="00800F77" w:rsidP="00B84B79">
      <w:pPr>
        <w:rPr>
          <w:b/>
          <w:bCs/>
          <w:u w:val="single"/>
          <w:lang w:val="en-US"/>
        </w:rPr>
      </w:pPr>
    </w:p>
    <w:sectPr w:rsidR="00800F77" w:rsidRPr="00BC085C" w:rsidSect="00FC0F4A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173E5" w14:textId="77777777" w:rsidR="000801AC" w:rsidRDefault="000801AC" w:rsidP="001676EC">
      <w:r>
        <w:separator/>
      </w:r>
    </w:p>
  </w:endnote>
  <w:endnote w:type="continuationSeparator" w:id="0">
    <w:p w14:paraId="20CDFC25" w14:textId="77777777" w:rsidR="000801AC" w:rsidRDefault="000801AC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62161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45DFD0D0" wp14:editId="365A8ECF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FEF3108" w14:textId="0AAF2A96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92F68" w:rsidRPr="00F92F6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5DFD0D0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5FEF3108" w14:textId="0AAF2A96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92F68" w:rsidRPr="00F92F6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4B256D78" wp14:editId="75E57F5D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00540CC6" wp14:editId="337AB051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4CAE999" wp14:editId="77705018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005EF0B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7EB02760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CAE999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0005EF0B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7EB02760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468DA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E694D11" wp14:editId="78BE4563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F8FBA40" w14:textId="61D70C24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92F68" w:rsidRPr="00F92F6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E694D11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1F8FBA40" w14:textId="61D70C24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92F68" w:rsidRPr="00F92F6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3678DA5B" wp14:editId="555DA468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4791156" wp14:editId="339AC4C5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9" name="Textfeld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01D070D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24A47D1A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791156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" fillcolor="white [3201]" strokecolor="white [3212]" strokeweight=".5pt">
              <v:textbox>
                <w:txbxContent>
                  <w:p w14:paraId="701D070D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24A47D1A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37B79B4" wp14:editId="42F8DAD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63BA9" w14:textId="77777777" w:rsidR="000801AC" w:rsidRDefault="000801AC" w:rsidP="001676EC">
      <w:r>
        <w:separator/>
      </w:r>
    </w:p>
  </w:footnote>
  <w:footnote w:type="continuationSeparator" w:id="0">
    <w:p w14:paraId="5173F613" w14:textId="77777777" w:rsidR="000801AC" w:rsidRDefault="000801AC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DF5E36" w14:paraId="7B6DE5C9" w14:textId="77777777" w:rsidTr="00C30833">
      <w:trPr>
        <w:trHeight w:val="300"/>
      </w:trPr>
      <w:tc>
        <w:tcPr>
          <w:tcW w:w="1425" w:type="dxa"/>
        </w:tcPr>
        <w:p w14:paraId="136099B1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 w:rsidRPr="00A66171">
            <w:rPr>
              <w:rFonts w:ascii="Verdana" w:hAnsi="Verdana" w:cs="Arial"/>
              <w:color w:val="FFFFFF" w:themeColor="background1"/>
              <w:sz w:val="20"/>
            </w:rPr>
            <w:t>T</w:t>
          </w:r>
          <w:r w:rsidR="00A66171" w:rsidRPr="00A66171">
            <w:rPr>
              <w:rFonts w:ascii="Verdana" w:hAnsi="Verdana"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7BF4DA76" w14:textId="24530AE1" w:rsidR="001676EC" w:rsidRPr="0023591C" w:rsidRDefault="00106793" w:rsidP="001676EC">
          <w:pPr>
            <w:rPr>
              <w:rFonts w:ascii="Verdana" w:hAnsi="Verdana" w:cs="Arial"/>
              <w:color w:val="FFFFFF" w:themeColor="background1"/>
              <w:sz w:val="20"/>
              <w:lang w:val="en-GB"/>
            </w:rPr>
          </w:pPr>
          <w:r>
            <w:rPr>
              <w:rFonts w:ascii="Verdana" w:hAnsi="Verdana" w:cs="Arial"/>
              <w:color w:val="FFFFFF" w:themeColor="background1"/>
              <w:sz w:val="20"/>
              <w:lang w:val="en-GB"/>
            </w:rPr>
            <w:t>Belfast</w:t>
          </w:r>
        </w:p>
      </w:tc>
    </w:tr>
  </w:tbl>
  <w:p w14:paraId="42155937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30626262" wp14:editId="496514E7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00B7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2ABDADCB" wp14:editId="49C10F0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4F49EB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DF5E36" w14:paraId="7A8EB4EE" w14:textId="77777777" w:rsidTr="00C30833">
      <w:trPr>
        <w:trHeight w:val="300"/>
      </w:trPr>
      <w:tc>
        <w:tcPr>
          <w:tcW w:w="1537" w:type="dxa"/>
        </w:tcPr>
        <w:p w14:paraId="04D38342" w14:textId="77777777" w:rsidR="001676EC" w:rsidRPr="008D002F" w:rsidRDefault="00A66171" w:rsidP="00A66171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Thema</w:t>
          </w:r>
        </w:p>
      </w:tc>
      <w:tc>
        <w:tcPr>
          <w:tcW w:w="6560" w:type="dxa"/>
        </w:tcPr>
        <w:p w14:paraId="415F2802" w14:textId="1B2EC978" w:rsidR="001676EC" w:rsidRPr="00306595" w:rsidRDefault="009E5509" w:rsidP="0023591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306595">
            <w:rPr>
              <w:rFonts w:cs="Arial"/>
              <w:color w:val="FFFFFF" w:themeColor="background1"/>
            </w:rPr>
            <w:t>Belfast</w:t>
          </w:r>
          <w:r w:rsidR="0089277C" w:rsidRPr="00306595">
            <w:rPr>
              <w:rFonts w:cs="Arial"/>
              <w:color w:val="FFFFFF" w:themeColor="background1"/>
            </w:rPr>
            <w:t xml:space="preserve"> </w:t>
          </w:r>
        </w:p>
      </w:tc>
    </w:tr>
    <w:tr w:rsidR="001676EC" w:rsidRPr="008D002F" w14:paraId="79346D89" w14:textId="77777777" w:rsidTr="00C30833">
      <w:trPr>
        <w:trHeight w:val="300"/>
      </w:trPr>
      <w:tc>
        <w:tcPr>
          <w:tcW w:w="1537" w:type="dxa"/>
        </w:tcPr>
        <w:p w14:paraId="4FC0175B" w14:textId="77777777" w:rsidR="001676EC" w:rsidRPr="008D002F" w:rsidRDefault="00A66171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Themenblock</w:t>
          </w:r>
        </w:p>
      </w:tc>
      <w:tc>
        <w:tcPr>
          <w:tcW w:w="6560" w:type="dxa"/>
        </w:tcPr>
        <w:p w14:paraId="174CD281" w14:textId="60CEF5D4" w:rsidR="001676EC" w:rsidRPr="00E457ED" w:rsidRDefault="009E5509" w:rsidP="001676EC">
          <w:pPr>
            <w:rPr>
              <w:rFonts w:cs="Arial"/>
              <w:color w:val="FFFFFF" w:themeColor="background1"/>
              <w:sz w:val="22"/>
              <w:szCs w:val="22"/>
              <w:lang w:val="en-GB"/>
            </w:rPr>
          </w:pPr>
          <w:r>
            <w:rPr>
              <w:rFonts w:cs="Arial"/>
              <w:color w:val="FFFFFF" w:themeColor="background1"/>
              <w:lang w:val="en-GB"/>
            </w:rPr>
            <w:t>Northern Ireland</w:t>
          </w:r>
        </w:p>
      </w:tc>
    </w:tr>
  </w:tbl>
  <w:p w14:paraId="6B5B1654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54293"/>
    <w:multiLevelType w:val="hybridMultilevel"/>
    <w:tmpl w:val="0FFEE7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041541"/>
    <w:multiLevelType w:val="hybridMultilevel"/>
    <w:tmpl w:val="1FA2F9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17EE4"/>
    <w:multiLevelType w:val="hybridMultilevel"/>
    <w:tmpl w:val="72D856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86469C"/>
    <w:multiLevelType w:val="hybridMultilevel"/>
    <w:tmpl w:val="0596C88E"/>
    <w:lvl w:ilvl="0" w:tplc="E4D6928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3D68AB"/>
    <w:multiLevelType w:val="hybridMultilevel"/>
    <w:tmpl w:val="26B45072"/>
    <w:lvl w:ilvl="0" w:tplc="0F7AFF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3925DB"/>
    <w:multiLevelType w:val="multilevel"/>
    <w:tmpl w:val="E154E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8043D7F"/>
    <w:multiLevelType w:val="multilevel"/>
    <w:tmpl w:val="C97A0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6F61F94"/>
    <w:multiLevelType w:val="multilevel"/>
    <w:tmpl w:val="307C5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C3B2E17"/>
    <w:multiLevelType w:val="hybridMultilevel"/>
    <w:tmpl w:val="48067210"/>
    <w:lvl w:ilvl="0" w:tplc="6C06A4A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9"/>
  </w:num>
  <w:num w:numId="8">
    <w:abstractNumId w:val="8"/>
  </w:num>
  <w:num w:numId="9">
    <w:abstractNumId w:val="7"/>
  </w:num>
  <w:num w:numId="1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umphreys, Annely">
    <w15:presenceInfo w15:providerId="None" w15:userId="Humphreys, Annel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de-DE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0" w:nlCheck="1" w:checkStyle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05312"/>
    <w:rsid w:val="00007A34"/>
    <w:rsid w:val="000177F1"/>
    <w:rsid w:val="00077EC8"/>
    <w:rsid w:val="000801AC"/>
    <w:rsid w:val="00094BBB"/>
    <w:rsid w:val="00097918"/>
    <w:rsid w:val="000A3D98"/>
    <w:rsid w:val="000A6E0E"/>
    <w:rsid w:val="000C1165"/>
    <w:rsid w:val="000C3EA5"/>
    <w:rsid w:val="000F75EA"/>
    <w:rsid w:val="000F79D5"/>
    <w:rsid w:val="00106793"/>
    <w:rsid w:val="0011270C"/>
    <w:rsid w:val="001324A6"/>
    <w:rsid w:val="00145D69"/>
    <w:rsid w:val="001676EC"/>
    <w:rsid w:val="0019701E"/>
    <w:rsid w:val="001C5F5E"/>
    <w:rsid w:val="001F4973"/>
    <w:rsid w:val="0023591C"/>
    <w:rsid w:val="002444B1"/>
    <w:rsid w:val="00260973"/>
    <w:rsid w:val="00260E1B"/>
    <w:rsid w:val="00290E20"/>
    <w:rsid w:val="0029653D"/>
    <w:rsid w:val="002B4488"/>
    <w:rsid w:val="002B5C15"/>
    <w:rsid w:val="002E3BE5"/>
    <w:rsid w:val="002F1476"/>
    <w:rsid w:val="002F1667"/>
    <w:rsid w:val="00306595"/>
    <w:rsid w:val="00364256"/>
    <w:rsid w:val="00366468"/>
    <w:rsid w:val="003A1FE7"/>
    <w:rsid w:val="003D69F2"/>
    <w:rsid w:val="004038F3"/>
    <w:rsid w:val="00413BDA"/>
    <w:rsid w:val="00415296"/>
    <w:rsid w:val="0043315C"/>
    <w:rsid w:val="00433754"/>
    <w:rsid w:val="004B16AB"/>
    <w:rsid w:val="004C5235"/>
    <w:rsid w:val="004E6160"/>
    <w:rsid w:val="005023A5"/>
    <w:rsid w:val="00551808"/>
    <w:rsid w:val="00586790"/>
    <w:rsid w:val="005F56A1"/>
    <w:rsid w:val="00604C59"/>
    <w:rsid w:val="00623D7C"/>
    <w:rsid w:val="00626D06"/>
    <w:rsid w:val="0065265C"/>
    <w:rsid w:val="00671265"/>
    <w:rsid w:val="006B24F5"/>
    <w:rsid w:val="0070483A"/>
    <w:rsid w:val="00707422"/>
    <w:rsid w:val="007265A2"/>
    <w:rsid w:val="007B1042"/>
    <w:rsid w:val="007B5D89"/>
    <w:rsid w:val="007C088D"/>
    <w:rsid w:val="007D71D9"/>
    <w:rsid w:val="00800F77"/>
    <w:rsid w:val="00827355"/>
    <w:rsid w:val="008345BE"/>
    <w:rsid w:val="00845EC9"/>
    <w:rsid w:val="00886C96"/>
    <w:rsid w:val="00890945"/>
    <w:rsid w:val="0089277C"/>
    <w:rsid w:val="00897A86"/>
    <w:rsid w:val="008A1A56"/>
    <w:rsid w:val="008D002F"/>
    <w:rsid w:val="008E6675"/>
    <w:rsid w:val="008F2506"/>
    <w:rsid w:val="00902B60"/>
    <w:rsid w:val="00947887"/>
    <w:rsid w:val="00962763"/>
    <w:rsid w:val="00984C04"/>
    <w:rsid w:val="009E5509"/>
    <w:rsid w:val="00A21A3E"/>
    <w:rsid w:val="00A4610F"/>
    <w:rsid w:val="00A51E15"/>
    <w:rsid w:val="00A66171"/>
    <w:rsid w:val="00AA3587"/>
    <w:rsid w:val="00AC1D38"/>
    <w:rsid w:val="00AE155C"/>
    <w:rsid w:val="00AF5014"/>
    <w:rsid w:val="00B0455F"/>
    <w:rsid w:val="00B106EB"/>
    <w:rsid w:val="00B435ED"/>
    <w:rsid w:val="00B47DE7"/>
    <w:rsid w:val="00B84B79"/>
    <w:rsid w:val="00B95F58"/>
    <w:rsid w:val="00BC085C"/>
    <w:rsid w:val="00BE14DA"/>
    <w:rsid w:val="00C10209"/>
    <w:rsid w:val="00C30833"/>
    <w:rsid w:val="00C53BDC"/>
    <w:rsid w:val="00C556DA"/>
    <w:rsid w:val="00C67A71"/>
    <w:rsid w:val="00C82570"/>
    <w:rsid w:val="00CC337A"/>
    <w:rsid w:val="00D0162B"/>
    <w:rsid w:val="00D04D4E"/>
    <w:rsid w:val="00D567C2"/>
    <w:rsid w:val="00D96221"/>
    <w:rsid w:val="00DE293B"/>
    <w:rsid w:val="00DE4A88"/>
    <w:rsid w:val="00DF5E36"/>
    <w:rsid w:val="00E11305"/>
    <w:rsid w:val="00E20CA9"/>
    <w:rsid w:val="00E37D8F"/>
    <w:rsid w:val="00E457ED"/>
    <w:rsid w:val="00EA0616"/>
    <w:rsid w:val="00EB4A7D"/>
    <w:rsid w:val="00EC1580"/>
    <w:rsid w:val="00ED7DC2"/>
    <w:rsid w:val="00F06D8F"/>
    <w:rsid w:val="00F47EBA"/>
    <w:rsid w:val="00F74DE2"/>
    <w:rsid w:val="00F7658D"/>
    <w:rsid w:val="00F90FB2"/>
    <w:rsid w:val="00F921CB"/>
    <w:rsid w:val="00F92F68"/>
    <w:rsid w:val="00FB4371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803720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A4610F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basedOn w:val="Absatz-Standardschriftart"/>
    <w:uiPriority w:val="99"/>
    <w:unhideWhenUsed/>
    <w:rsid w:val="002F1667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A21A3E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21A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21A3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21A3E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21A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21A3E"/>
    <w:rPr>
      <w:rFonts w:ascii="Arial" w:eastAsia="Times New Roman" w:hAnsi="Arial" w:cs="Times New Roman"/>
      <w:b/>
      <w:bCs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5F56A1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4610F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apple-converted-space">
    <w:name w:val="apple-converted-space"/>
    <w:basedOn w:val="Absatz-Standardschriftart"/>
    <w:rsid w:val="00A4610F"/>
  </w:style>
  <w:style w:type="paragraph" w:styleId="StandardWeb">
    <w:name w:val="Normal (Web)"/>
    <w:basedOn w:val="Standard"/>
    <w:uiPriority w:val="99"/>
    <w:semiHidden/>
    <w:unhideWhenUsed/>
    <w:rsid w:val="00A4610F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7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F892AF-C959-4ABA-96EB-F1036ED02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Humphreys, Annely</cp:lastModifiedBy>
  <cp:revision>15</cp:revision>
  <dcterms:created xsi:type="dcterms:W3CDTF">2021-04-17T09:25:00Z</dcterms:created>
  <dcterms:modified xsi:type="dcterms:W3CDTF">2021-06-28T09:41:00Z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